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220E837C" w:rsidR="00C40C95" w:rsidRPr="002C31C2" w:rsidRDefault="00C40C95" w:rsidP="00C40C95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25384" w:rsidRPr="00525384">
              <w:rPr>
                <w:rFonts w:ascii="Arial" w:hAnsi="Arial" w:cs="Arial"/>
                <w:b/>
              </w:rPr>
              <w:t>Vertikální tříosé CNC obráběcí centrum</w:t>
            </w:r>
            <w:r w:rsidR="00F74C07">
              <w:rPr>
                <w:rFonts w:ascii="Arial" w:hAnsi="Arial" w:cs="Arial"/>
                <w:b/>
              </w:rPr>
              <w:t xml:space="preserve"> _velké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proofErr w:type="spellStart"/>
            <w:proofErr w:type="gramStart"/>
            <w:r w:rsidRPr="00C92C32">
              <w:rPr>
                <w:rFonts w:cs="Arial"/>
                <w:i/>
              </w:rPr>
              <w:t>P.č</w:t>
            </w:r>
            <w:proofErr w:type="spellEnd"/>
            <w:proofErr w:type="gramEnd"/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0279FF35" w:rsidR="00C40C95" w:rsidRPr="003303E5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C07">
              <w:rPr>
                <w:rFonts w:ascii="Arial" w:hAnsi="Arial" w:cs="Arial"/>
                <w:sz w:val="20"/>
                <w:szCs w:val="20"/>
              </w:rPr>
              <w:t xml:space="preserve">CNC řídicí systém </w:t>
            </w:r>
            <w:r w:rsidRPr="00A371FB">
              <w:rPr>
                <w:rFonts w:ascii="Arial" w:hAnsi="Arial" w:cs="Arial"/>
                <w:sz w:val="20"/>
                <w:szCs w:val="20"/>
              </w:rPr>
              <w:t xml:space="preserve">kompatibilní s </w:t>
            </w:r>
            <w:proofErr w:type="gramStart"/>
            <w:r w:rsidRPr="00A371FB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Pr="00A371FB"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Pr="00A371FB">
              <w:rPr>
                <w:rFonts w:ascii="Arial" w:hAnsi="Arial" w:cs="Arial"/>
                <w:sz w:val="20"/>
                <w:szCs w:val="20"/>
              </w:rPr>
              <w:t>Heidenhain</w:t>
            </w:r>
            <w:proofErr w:type="spellEnd"/>
            <w:r w:rsidRPr="00A371FB">
              <w:rPr>
                <w:rFonts w:ascii="Arial" w:hAnsi="Arial" w:cs="Arial"/>
                <w:sz w:val="20"/>
                <w:szCs w:val="20"/>
              </w:rPr>
              <w:t xml:space="preserve"> TNC – 620, verze18 a novější</w:t>
            </w:r>
            <w:ins w:id="0" w:author="Šerák Ladislav" w:date="2024-09-23T11:09:00Z">
              <w:r w:rsidR="0022734C">
                <w:rPr>
                  <w:rFonts w:ascii="Arial" w:hAnsi="Arial" w:cs="Arial"/>
                  <w:sz w:val="20"/>
                  <w:szCs w:val="20"/>
                </w:rPr>
                <w:t xml:space="preserve">, </w:t>
              </w:r>
              <w:bookmarkStart w:id="1" w:name="_GoBack"/>
              <w:r w:rsidR="0022734C">
                <w:rPr>
                  <w:rFonts w:ascii="Arial" w:hAnsi="Arial" w:cs="Arial"/>
                  <w:sz w:val="20"/>
                  <w:szCs w:val="20"/>
                </w:rPr>
                <w:t>musí obsahovat opce:</w:t>
              </w:r>
              <w:r w:rsidR="0022734C">
                <w:rPr>
                  <w:rFonts w:ascii="Arial" w:hAnsi="Arial" w:cs="Arial"/>
                  <w:sz w:val="20"/>
                  <w:szCs w:val="20"/>
                </w:rPr>
                <w:t xml:space="preserve"> 40; 42; 45; 92; 145; 167</w:t>
              </w:r>
            </w:ins>
            <w:bookmarkEnd w:id="1"/>
          </w:p>
        </w:tc>
        <w:tc>
          <w:tcPr>
            <w:tcW w:w="2581" w:type="dxa"/>
            <w:shd w:val="clear" w:color="auto" w:fill="auto"/>
          </w:tcPr>
          <w:p w14:paraId="087DFDB5" w14:textId="77777777" w:rsidR="00C40C95" w:rsidRDefault="009E252E" w:rsidP="00261A3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Uveďte název </w:t>
            </w:r>
            <w:proofErr w:type="gramStart"/>
            <w:r>
              <w:rPr>
                <w:rFonts w:cs="Arial"/>
              </w:rPr>
              <w:t>řídícího</w:t>
            </w:r>
            <w:proofErr w:type="gramEnd"/>
            <w:r>
              <w:rPr>
                <w:rFonts w:cs="Arial"/>
              </w:rPr>
              <w:t xml:space="preserve"> systému:</w:t>
            </w:r>
          </w:p>
          <w:p w14:paraId="73F58E2C" w14:textId="1C58749A" w:rsidR="009E252E" w:rsidRPr="002C31C2" w:rsidRDefault="009E252E" w:rsidP="00261A3B">
            <w:pPr>
              <w:jc w:val="center"/>
              <w:rPr>
                <w:rFonts w:cs="Arial"/>
              </w:rPr>
            </w:pPr>
          </w:p>
        </w:tc>
      </w:tr>
      <w:tr w:rsidR="00D870CB" w14:paraId="226371E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AC6BEEE" w14:textId="1877261A" w:rsidR="00D870CB" w:rsidRPr="002C31C2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15978522" w14:textId="2B9D94D7" w:rsidR="00D870CB" w:rsidRPr="00F74C07" w:rsidRDefault="00D870CB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70CB">
              <w:rPr>
                <w:rFonts w:ascii="Arial" w:hAnsi="Arial" w:cs="Arial"/>
                <w:sz w:val="20"/>
                <w:szCs w:val="20"/>
              </w:rPr>
              <w:t>návod k obsluze a k řídicímu systému v češtině;</w:t>
            </w:r>
          </w:p>
        </w:tc>
        <w:tc>
          <w:tcPr>
            <w:tcW w:w="2581" w:type="dxa"/>
            <w:shd w:val="clear" w:color="auto" w:fill="auto"/>
          </w:tcPr>
          <w:p w14:paraId="70DB2691" w14:textId="2C3E94A6" w:rsidR="00D870CB" w:rsidRPr="002C31C2" w:rsidRDefault="00D870CB" w:rsidP="00261A3B">
            <w:pPr>
              <w:jc w:val="center"/>
              <w:rPr>
                <w:rFonts w:cs="Arial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5AC7C16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F706852" w14:textId="30638983" w:rsidR="00F74C07" w:rsidRPr="002C31C2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65EDF32" w14:textId="4FAAE41C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upínací plocha stolu d × š </w:t>
            </w:r>
            <w:r w:rsidRPr="00F74C07">
              <w:rPr>
                <w:rFonts w:ascii="Arial" w:hAnsi="Arial" w:cs="Arial"/>
                <w:sz w:val="20"/>
                <w:szCs w:val="20"/>
              </w:rPr>
              <w:t>min. 1500 × 650 mm</w:t>
            </w:r>
          </w:p>
        </w:tc>
        <w:tc>
          <w:tcPr>
            <w:tcW w:w="2581" w:type="dxa"/>
            <w:shd w:val="clear" w:color="auto" w:fill="auto"/>
          </w:tcPr>
          <w:p w14:paraId="00A526A2" w14:textId="3F51D190" w:rsidR="00F74C07" w:rsidRPr="002C31C2" w:rsidRDefault="00F74C07" w:rsidP="00261A3B">
            <w:pPr>
              <w:jc w:val="center"/>
              <w:rPr>
                <w:rFonts w:cs="Arial"/>
              </w:rPr>
            </w:pPr>
            <w:r w:rsidRPr="00525384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22ACB62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4F075A1" w14:textId="2019A3E4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7DD79C2" w14:textId="128D7325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zatížení stolu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min. 1280 kg</w:t>
            </w:r>
          </w:p>
        </w:tc>
        <w:tc>
          <w:tcPr>
            <w:tcW w:w="2581" w:type="dxa"/>
            <w:shd w:val="clear" w:color="auto" w:fill="auto"/>
          </w:tcPr>
          <w:p w14:paraId="5694B9E7" w14:textId="14F1C3F5" w:rsidR="00F74C07" w:rsidRPr="00525384" w:rsidRDefault="009E252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693041A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D7F95A7" w14:textId="3C65561E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29CE389" w14:textId="318C0B90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C07">
              <w:rPr>
                <w:rFonts w:ascii="Arial" w:hAnsi="Arial" w:cs="Arial"/>
                <w:sz w:val="20"/>
                <w:szCs w:val="20"/>
              </w:rPr>
              <w:t>vzdálenost od čela vřetene ke stolu min. 750 mm</w:t>
            </w:r>
          </w:p>
        </w:tc>
        <w:tc>
          <w:tcPr>
            <w:tcW w:w="2581" w:type="dxa"/>
            <w:shd w:val="clear" w:color="auto" w:fill="auto"/>
          </w:tcPr>
          <w:p w14:paraId="17D1DDA2" w14:textId="41B6CDE5" w:rsidR="00F74C07" w:rsidRPr="002C31C2" w:rsidRDefault="009E252E" w:rsidP="00261A3B">
            <w:pPr>
              <w:jc w:val="center"/>
              <w:rPr>
                <w:rFonts w:cs="Arial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559F47B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BD41A97" w14:textId="1986B03B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30CE102" w14:textId="10B19697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pojezd v osách X/Y/Z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min. 1250 / 650 / 600 mm</w:t>
            </w:r>
          </w:p>
        </w:tc>
        <w:tc>
          <w:tcPr>
            <w:tcW w:w="2581" w:type="dxa"/>
            <w:shd w:val="clear" w:color="auto" w:fill="auto"/>
          </w:tcPr>
          <w:p w14:paraId="1020CE84" w14:textId="1EEC7679" w:rsidR="00F74C07" w:rsidRPr="00525384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5DB0AF0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ED5516D" w14:textId="67474152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8A1AE1E" w14:textId="09AD17F5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rychloposuv X/Y/Z </w:t>
            </w:r>
            <w:r w:rsidRPr="00F74C07">
              <w:rPr>
                <w:rFonts w:ascii="Arial" w:hAnsi="Arial" w:cs="Arial"/>
                <w:sz w:val="20"/>
                <w:szCs w:val="20"/>
              </w:rPr>
              <w:t>min. 30 / 30 / 30 m/min</w:t>
            </w:r>
          </w:p>
        </w:tc>
        <w:tc>
          <w:tcPr>
            <w:tcW w:w="2581" w:type="dxa"/>
            <w:shd w:val="clear" w:color="auto" w:fill="auto"/>
          </w:tcPr>
          <w:p w14:paraId="1DA1A7D7" w14:textId="61A5CD6B" w:rsidR="00F74C07" w:rsidRPr="00F74C07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7DB2275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DAE33BE" w14:textId="610615A2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5F03C601" w14:textId="0A6D2FE7" w:rsidR="00F74C07" w:rsidRDefault="00B05628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74C07" w:rsidRPr="00F74C07">
              <w:rPr>
                <w:rFonts w:ascii="Arial" w:hAnsi="Arial" w:cs="Arial"/>
                <w:sz w:val="20"/>
                <w:szCs w:val="20"/>
              </w:rPr>
              <w:t>ýkon motoru vřetene min. 18 kW</w:t>
            </w:r>
          </w:p>
        </w:tc>
        <w:tc>
          <w:tcPr>
            <w:tcW w:w="2581" w:type="dxa"/>
            <w:shd w:val="clear" w:color="auto" w:fill="auto"/>
          </w:tcPr>
          <w:p w14:paraId="2ED0073B" w14:textId="79F1956A" w:rsidR="00F74C07" w:rsidRPr="00F74C07" w:rsidRDefault="009E252E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40EAEA7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6C166F9" w14:textId="27868B85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54983F30" w14:textId="5D240F58" w:rsidR="00F74C07" w:rsidRPr="00F74C07" w:rsidRDefault="005D2CBB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F74C07" w:rsidRPr="00F74C07">
              <w:rPr>
                <w:rFonts w:ascii="Arial" w:hAnsi="Arial" w:cs="Arial"/>
                <w:sz w:val="20"/>
                <w:szCs w:val="20"/>
              </w:rPr>
              <w:t>routící</w:t>
            </w:r>
            <w:proofErr w:type="gramEnd"/>
            <w:r w:rsidR="00F74C07" w:rsidRPr="00F74C07">
              <w:rPr>
                <w:rFonts w:ascii="Arial" w:hAnsi="Arial" w:cs="Arial"/>
                <w:sz w:val="20"/>
                <w:szCs w:val="20"/>
              </w:rPr>
              <w:t xml:space="preserve"> moment vřetene min. 200 </w:t>
            </w:r>
            <w:proofErr w:type="spellStart"/>
            <w:r w:rsidR="00F74C07" w:rsidRPr="00F74C07">
              <w:rPr>
                <w:rFonts w:ascii="Arial" w:hAnsi="Arial" w:cs="Arial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2581" w:type="dxa"/>
            <w:shd w:val="clear" w:color="auto" w:fill="auto"/>
          </w:tcPr>
          <w:p w14:paraId="6FBD0161" w14:textId="385AAFC6" w:rsidR="00F74C07" w:rsidRPr="00F74C07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763D7B7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6D454E7" w14:textId="4C36C2BC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5ACA0B57" w14:textId="79E18D7C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kužel vřetene </w:t>
            </w:r>
            <w:r w:rsidRPr="00F74C07">
              <w:rPr>
                <w:rFonts w:ascii="Arial" w:hAnsi="Arial" w:cs="Arial"/>
                <w:sz w:val="20"/>
                <w:szCs w:val="20"/>
              </w:rPr>
              <w:t>ISO 40</w:t>
            </w:r>
          </w:p>
        </w:tc>
        <w:tc>
          <w:tcPr>
            <w:tcW w:w="2581" w:type="dxa"/>
            <w:shd w:val="clear" w:color="auto" w:fill="auto"/>
          </w:tcPr>
          <w:p w14:paraId="1421F840" w14:textId="1C303A4E" w:rsidR="00F74C07" w:rsidRPr="00F74C07" w:rsidRDefault="00F74C07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74C07" w14:paraId="7929352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639A0DF" w14:textId="52461444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BDD600D" w14:textId="5F62C2EB" w:rsid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C07">
              <w:rPr>
                <w:rFonts w:ascii="Arial" w:hAnsi="Arial" w:cs="Arial"/>
                <w:sz w:val="20"/>
                <w:szCs w:val="20"/>
              </w:rPr>
              <w:t xml:space="preserve">otáčky vřetene min. 12 000 </w:t>
            </w:r>
            <w:proofErr w:type="spellStart"/>
            <w:r w:rsidRPr="00F74C07">
              <w:rPr>
                <w:rFonts w:ascii="Arial" w:hAnsi="Arial" w:cs="Arial"/>
                <w:sz w:val="20"/>
                <w:szCs w:val="20"/>
              </w:rPr>
              <w:t>ot</w:t>
            </w:r>
            <w:proofErr w:type="spellEnd"/>
            <w:r w:rsidRPr="00F74C07">
              <w:rPr>
                <w:rFonts w:ascii="Arial" w:hAnsi="Arial" w:cs="Arial"/>
                <w:sz w:val="20"/>
                <w:szCs w:val="20"/>
              </w:rPr>
              <w:t>/min.</w:t>
            </w:r>
          </w:p>
        </w:tc>
        <w:tc>
          <w:tcPr>
            <w:tcW w:w="2581" w:type="dxa"/>
            <w:shd w:val="clear" w:color="auto" w:fill="auto"/>
          </w:tcPr>
          <w:p w14:paraId="76BAD924" w14:textId="0CE987D3" w:rsidR="00F74C07" w:rsidRPr="00F74C07" w:rsidRDefault="00F74C07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F74C0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F74C07" w14:paraId="532DB08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C8ABB3" w14:textId="71BB5A7E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96FAAC0" w14:textId="5A401AB4" w:rsidR="00F74C07" w:rsidRPr="00F74C07" w:rsidRDefault="00F74C07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kapacita zásobníku nástrojů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min. 40 ks</w:t>
            </w:r>
          </w:p>
        </w:tc>
        <w:tc>
          <w:tcPr>
            <w:tcW w:w="2581" w:type="dxa"/>
            <w:shd w:val="clear" w:color="auto" w:fill="auto"/>
          </w:tcPr>
          <w:p w14:paraId="1BF64E7C" w14:textId="028DD2B2" w:rsidR="00F74C07" w:rsidRPr="00F74C07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F74C07" w14:paraId="7727B91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AEECFE" w14:textId="3133A269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="00F74C07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AC6BFBD" w14:textId="4B6D9B14" w:rsidR="00F74C07" w:rsidRDefault="00F74C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71FB">
              <w:rPr>
                <w:rFonts w:ascii="Arial" w:hAnsi="Arial" w:cs="Arial"/>
                <w:sz w:val="20"/>
                <w:szCs w:val="20"/>
              </w:rPr>
              <w:t>max.</w:t>
            </w:r>
            <w:r w:rsidR="0040769B">
              <w:rPr>
                <w:rFonts w:ascii="Arial" w:hAnsi="Arial" w:cs="Arial"/>
                <w:sz w:val="20"/>
                <w:szCs w:val="20"/>
              </w:rPr>
              <w:t xml:space="preserve"> hmotnost nástroje</w:t>
            </w:r>
            <w:r w:rsidRPr="00F74C07">
              <w:rPr>
                <w:rFonts w:ascii="Arial" w:hAnsi="Arial" w:cs="Arial"/>
                <w:sz w:val="20"/>
                <w:szCs w:val="20"/>
              </w:rPr>
              <w:t xml:space="preserve"> 8 kg</w:t>
            </w:r>
          </w:p>
        </w:tc>
        <w:tc>
          <w:tcPr>
            <w:tcW w:w="2581" w:type="dxa"/>
            <w:shd w:val="clear" w:color="auto" w:fill="auto"/>
          </w:tcPr>
          <w:p w14:paraId="75B68C0D" w14:textId="30F33C0F" w:rsidR="00F74C07" w:rsidRPr="00F74C07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40769B" w14:paraId="15DC94A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8F3A124" w14:textId="1F5EC258" w:rsidR="0040769B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="0040769B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579ED98" w14:textId="14807A3B" w:rsidR="0040769B" w:rsidRPr="0040769B" w:rsidRDefault="0049248E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77ABF" w:rsidRPr="00D77ABF">
              <w:rPr>
                <w:rFonts w:ascii="Arial" w:hAnsi="Arial" w:cs="Arial"/>
                <w:sz w:val="20"/>
                <w:szCs w:val="20"/>
              </w:rPr>
              <w:t xml:space="preserve">růměr/délka nástroje </w:t>
            </w:r>
            <w:r w:rsidR="00D77ABF" w:rsidRPr="0049248E">
              <w:rPr>
                <w:rFonts w:ascii="Arial" w:hAnsi="Arial" w:cs="Arial"/>
                <w:sz w:val="20"/>
                <w:szCs w:val="20"/>
              </w:rPr>
              <w:t>min.</w:t>
            </w:r>
            <w:r w:rsidR="00D77ABF" w:rsidRPr="00D77ABF">
              <w:rPr>
                <w:rFonts w:ascii="Arial" w:hAnsi="Arial" w:cs="Arial"/>
                <w:sz w:val="20"/>
                <w:szCs w:val="20"/>
              </w:rPr>
              <w:t xml:space="preserve"> 80 / 280 mm</w:t>
            </w:r>
            <w:r>
              <w:rPr>
                <w:rFonts w:ascii="Arial" w:hAnsi="Arial" w:cs="Arial"/>
                <w:sz w:val="20"/>
                <w:szCs w:val="20"/>
              </w:rPr>
              <w:t xml:space="preserve"> při plně osazeném zásobníku</w:t>
            </w:r>
          </w:p>
        </w:tc>
        <w:tc>
          <w:tcPr>
            <w:tcW w:w="2581" w:type="dxa"/>
            <w:shd w:val="clear" w:color="auto" w:fill="auto"/>
          </w:tcPr>
          <w:p w14:paraId="219CC274" w14:textId="73119F3E" w:rsidR="0040769B" w:rsidRPr="00F74C07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D77ABF" w14:paraId="267FA31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724EC6F" w14:textId="6AF00F79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3E8F5157" w14:textId="2C2E4950" w:rsid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vnitřní chlazení středem vřetene min. 10 bar</w:t>
            </w:r>
            <w:r w:rsidR="0049248E">
              <w:rPr>
                <w:rFonts w:ascii="Arial" w:hAnsi="Arial" w:cs="Arial"/>
                <w:sz w:val="20"/>
                <w:szCs w:val="20"/>
              </w:rPr>
              <w:t xml:space="preserve"> (první čerpadlo)</w:t>
            </w:r>
          </w:p>
        </w:tc>
        <w:tc>
          <w:tcPr>
            <w:tcW w:w="2581" w:type="dxa"/>
            <w:shd w:val="clear" w:color="auto" w:fill="auto"/>
          </w:tcPr>
          <w:p w14:paraId="1B30497B" w14:textId="3BD87CF1" w:rsidR="00D77ABF" w:rsidRPr="00D77ABF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D77ABF" w14:paraId="05C4295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63ACEF" w14:textId="12887445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6EDFB81" w14:textId="3E741AD8" w:rsidR="00D77ABF" w:rsidRPr="009E252E" w:rsidRDefault="00D77AB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 xml:space="preserve">vnitřní chlazení středem </w:t>
            </w:r>
            <w:r w:rsidRPr="0049248E">
              <w:rPr>
                <w:rFonts w:ascii="Arial" w:hAnsi="Arial" w:cs="Arial"/>
                <w:sz w:val="20"/>
                <w:szCs w:val="20"/>
              </w:rPr>
              <w:t xml:space="preserve">vřetene min. 20 bar </w:t>
            </w:r>
            <w:r w:rsidR="0049248E" w:rsidRPr="0049248E">
              <w:rPr>
                <w:rFonts w:ascii="Arial" w:hAnsi="Arial" w:cs="Arial"/>
                <w:sz w:val="20"/>
                <w:szCs w:val="20"/>
              </w:rPr>
              <w:t>(</w:t>
            </w:r>
            <w:r w:rsidR="0049248E">
              <w:rPr>
                <w:rFonts w:ascii="Arial" w:hAnsi="Arial" w:cs="Arial"/>
                <w:sz w:val="20"/>
                <w:szCs w:val="20"/>
              </w:rPr>
              <w:t>druhé čerpadlo)</w:t>
            </w:r>
          </w:p>
        </w:tc>
        <w:tc>
          <w:tcPr>
            <w:tcW w:w="2581" w:type="dxa"/>
            <w:shd w:val="clear" w:color="auto" w:fill="auto"/>
          </w:tcPr>
          <w:p w14:paraId="52D663EC" w14:textId="7B3DF586" w:rsidR="00D77ABF" w:rsidRPr="00D77ABF" w:rsidRDefault="009E252E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870CB">
              <w:rPr>
                <w:rFonts w:cs="Arial"/>
              </w:rPr>
              <w:t>ANO - NE</w:t>
            </w:r>
          </w:p>
        </w:tc>
      </w:tr>
      <w:tr w:rsidR="00D77ABF" w14:paraId="40BE039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6ACDFBB" w14:textId="5F6634B2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17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10FF7D4" w14:textId="355711E1" w:rsidR="00D77ABF" w:rsidRPr="00D77ABF" w:rsidRDefault="00D7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dopravník třísek</w:t>
            </w:r>
            <w:r w:rsidR="00AB11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1174">
              <w:rPr>
                <w:szCs w:val="24"/>
              </w:rPr>
              <w:t>(jako součást stroje v souvislosti s položkou č. 27)</w:t>
            </w:r>
          </w:p>
        </w:tc>
        <w:tc>
          <w:tcPr>
            <w:tcW w:w="2581" w:type="dxa"/>
            <w:shd w:val="clear" w:color="auto" w:fill="auto"/>
          </w:tcPr>
          <w:p w14:paraId="1CA35343" w14:textId="1F309A82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67A32CD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CDC1867" w14:textId="0FB688A2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18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00A5905" w14:textId="0736A6DD" w:rsidR="00D77ABF" w:rsidRPr="0049248E" w:rsidRDefault="00D77AB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248E">
              <w:rPr>
                <w:rFonts w:ascii="Arial" w:hAnsi="Arial" w:cs="Arial"/>
                <w:sz w:val="20"/>
                <w:szCs w:val="20"/>
              </w:rPr>
              <w:t xml:space="preserve">obrobková sonda </w:t>
            </w:r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kompatibilní s </w:t>
            </w:r>
            <w:proofErr w:type="gramStart"/>
            <w:r w:rsidR="00B2225D" w:rsidRPr="0049248E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="00B2225D" w:rsidRPr="0049248E">
              <w:rPr>
                <w:rFonts w:ascii="Arial" w:hAnsi="Arial" w:cs="Arial"/>
                <w:sz w:val="20"/>
                <w:szCs w:val="20"/>
              </w:rPr>
              <w:t>Heidenhain</w:t>
            </w:r>
            <w:proofErr w:type="spell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TNC 620, verze 18 a novější</w:t>
            </w:r>
          </w:p>
          <w:p w14:paraId="22156EFE" w14:textId="77777777" w:rsidR="00062C6D" w:rsidRPr="0049248E" w:rsidRDefault="00062C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71FB">
              <w:rPr>
                <w:rFonts w:ascii="Arial" w:hAnsi="Arial" w:cs="Arial"/>
                <w:sz w:val="20"/>
                <w:szCs w:val="20"/>
              </w:rPr>
              <w:t>obrobková sonda musí být zaměnitelná s obrobkovou sondou Vertikálního tříosého CNC obráběcího centra _malé)</w:t>
            </w:r>
          </w:p>
          <w:p w14:paraId="2B4FDC71" w14:textId="37161D67" w:rsidR="0049248E" w:rsidRPr="0049248E" w:rsidRDefault="0049248E" w:rsidP="0049248E">
            <w:pPr>
              <w:pStyle w:val="odstavec"/>
              <w:ind w:left="0"/>
              <w:rPr>
                <w:szCs w:val="24"/>
              </w:rPr>
            </w:pPr>
            <w:r w:rsidRPr="0049248E">
              <w:rPr>
                <w:szCs w:val="24"/>
              </w:rPr>
              <w:t xml:space="preserve">(položka č. 18 a 19 musí mít společný rádiový </w:t>
            </w:r>
            <w:proofErr w:type="spellStart"/>
            <w:r w:rsidRPr="0049248E">
              <w:rPr>
                <w:szCs w:val="24"/>
              </w:rPr>
              <w:t>příjímač</w:t>
            </w:r>
            <w:proofErr w:type="spellEnd"/>
            <w:r w:rsidRPr="0049248E">
              <w:rPr>
                <w:szCs w:val="24"/>
              </w:rPr>
              <w:t>)</w:t>
            </w:r>
          </w:p>
          <w:p w14:paraId="52A110D7" w14:textId="31C8B08C" w:rsidR="0049248E" w:rsidRPr="0049248E" w:rsidRDefault="0049248E" w:rsidP="0049248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248E">
              <w:rPr>
                <w:szCs w:val="24"/>
              </w:rPr>
              <w:t>(při kolizi sondy s obrobkem nedojde k poškození sondy)</w:t>
            </w:r>
          </w:p>
        </w:tc>
        <w:tc>
          <w:tcPr>
            <w:tcW w:w="2581" w:type="dxa"/>
            <w:shd w:val="clear" w:color="auto" w:fill="auto"/>
          </w:tcPr>
          <w:p w14:paraId="080FF7D4" w14:textId="0CA22D6D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5452BDB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D396290" w14:textId="73F55E72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19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D831104" w14:textId="56AC3052" w:rsidR="00D77ABF" w:rsidRPr="0049248E" w:rsidRDefault="00D77ABF" w:rsidP="00B22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248E">
              <w:rPr>
                <w:rFonts w:ascii="Arial" w:hAnsi="Arial" w:cs="Arial"/>
                <w:sz w:val="20"/>
                <w:szCs w:val="20"/>
              </w:rPr>
              <w:t xml:space="preserve">nástrojová sonda </w:t>
            </w:r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kompatibilní s </w:t>
            </w:r>
            <w:proofErr w:type="gramStart"/>
            <w:r w:rsidR="00B2225D" w:rsidRPr="0049248E">
              <w:rPr>
                <w:rFonts w:ascii="Arial" w:hAnsi="Arial" w:cs="Arial"/>
                <w:sz w:val="20"/>
                <w:szCs w:val="20"/>
              </w:rPr>
              <w:t>řídícím</w:t>
            </w:r>
            <w:proofErr w:type="gram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systémem </w:t>
            </w:r>
            <w:proofErr w:type="spellStart"/>
            <w:r w:rsidR="00B2225D" w:rsidRPr="0049248E">
              <w:rPr>
                <w:rFonts w:ascii="Arial" w:hAnsi="Arial" w:cs="Arial"/>
                <w:sz w:val="20"/>
                <w:szCs w:val="20"/>
              </w:rPr>
              <w:t>Heidenhain</w:t>
            </w:r>
            <w:proofErr w:type="spellEnd"/>
            <w:r w:rsidR="00B2225D" w:rsidRPr="0049248E">
              <w:rPr>
                <w:rFonts w:ascii="Arial" w:hAnsi="Arial" w:cs="Arial"/>
                <w:sz w:val="20"/>
                <w:szCs w:val="20"/>
              </w:rPr>
              <w:t xml:space="preserve"> TNC 620, verze 18 a novější</w:t>
            </w:r>
          </w:p>
          <w:p w14:paraId="1F18424A" w14:textId="77777777" w:rsidR="00062C6D" w:rsidRPr="0049248E" w:rsidRDefault="00062C6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71FB">
              <w:rPr>
                <w:rFonts w:ascii="Arial" w:hAnsi="Arial" w:cs="Arial"/>
                <w:sz w:val="20"/>
                <w:szCs w:val="20"/>
              </w:rPr>
              <w:t>obrobková sonda musí být zaměnitelná s obrobkovou sondou Vertikálního tříosého CNC obráběcího centra _malé)</w:t>
            </w:r>
          </w:p>
          <w:p w14:paraId="2D8713D8" w14:textId="4E4E1957" w:rsidR="0049248E" w:rsidRPr="00A371FB" w:rsidRDefault="0049248E" w:rsidP="00A371FB">
            <w:pPr>
              <w:pStyle w:val="odstavec"/>
              <w:ind w:left="0"/>
              <w:rPr>
                <w:rFonts w:ascii="Arial" w:hAnsi="Arial" w:cs="Arial"/>
                <w:sz w:val="20"/>
              </w:rPr>
            </w:pPr>
            <w:r w:rsidRPr="00A371FB">
              <w:rPr>
                <w:szCs w:val="24"/>
              </w:rPr>
              <w:t xml:space="preserve">(položka č. 18 a 19 musí mít společný rádiový </w:t>
            </w:r>
            <w:proofErr w:type="spellStart"/>
            <w:r w:rsidRPr="00A371FB">
              <w:rPr>
                <w:szCs w:val="24"/>
              </w:rPr>
              <w:t>příjímač</w:t>
            </w:r>
            <w:proofErr w:type="spellEnd"/>
            <w:r w:rsidRPr="00A371FB">
              <w:rPr>
                <w:szCs w:val="24"/>
              </w:rPr>
              <w:t>)</w:t>
            </w:r>
          </w:p>
        </w:tc>
        <w:tc>
          <w:tcPr>
            <w:tcW w:w="2581" w:type="dxa"/>
            <w:shd w:val="clear" w:color="auto" w:fill="auto"/>
          </w:tcPr>
          <w:p w14:paraId="321114AB" w14:textId="2BF161B8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4953560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ECFC4C6" w14:textId="6BA87D0B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63BCC887" w14:textId="45B5B5FA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dotyková obrazovka</w:t>
            </w:r>
            <w:r>
              <w:t xml:space="preserve"> </w:t>
            </w:r>
            <w:r w:rsidRPr="00D77ABF">
              <w:rPr>
                <w:rFonts w:ascii="Arial" w:hAnsi="Arial" w:cs="Arial"/>
                <w:sz w:val="20"/>
                <w:szCs w:val="20"/>
              </w:rPr>
              <w:t>min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7ABF">
              <w:rPr>
                <w:rFonts w:ascii="Arial" w:hAnsi="Arial" w:cs="Arial"/>
                <w:sz w:val="20"/>
                <w:szCs w:val="20"/>
              </w:rPr>
              <w:t>15“</w:t>
            </w:r>
          </w:p>
        </w:tc>
        <w:tc>
          <w:tcPr>
            <w:tcW w:w="2581" w:type="dxa"/>
            <w:shd w:val="clear" w:color="auto" w:fill="auto"/>
          </w:tcPr>
          <w:p w14:paraId="5C65D2C2" w14:textId="30FF1B1C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77ABF" w14:paraId="049C079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40B7081" w14:textId="64EB5B55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21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5E7CA8D" w14:textId="37145D78" w:rsid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3D model stroje</w:t>
            </w:r>
          </w:p>
        </w:tc>
        <w:tc>
          <w:tcPr>
            <w:tcW w:w="2581" w:type="dxa"/>
            <w:shd w:val="clear" w:color="auto" w:fill="auto"/>
          </w:tcPr>
          <w:p w14:paraId="785233D9" w14:textId="160006F1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0C0DED5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4FF136" w14:textId="64EC4820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22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0E564AF" w14:textId="0FA3BBA1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odsávání mlhoviny z pracovního prostoru</w:t>
            </w:r>
          </w:p>
        </w:tc>
        <w:tc>
          <w:tcPr>
            <w:tcW w:w="2581" w:type="dxa"/>
            <w:shd w:val="clear" w:color="auto" w:fill="auto"/>
          </w:tcPr>
          <w:p w14:paraId="1B544CAB" w14:textId="1D1108F0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3E681F0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B284A18" w14:textId="07A57A30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23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23AF2AD3" w14:textId="16171AD2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120AABA9" w14:textId="73C4696F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77ABF" w14:paraId="72EDDB3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D3A7443" w14:textId="4B65EF03" w:rsidR="00D77ABF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24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068B0C27" w14:textId="62F992EA" w:rsidR="00D77ABF" w:rsidRPr="00D77ABF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>chlazení nástrojů středem vřetene vzduchem</w:t>
            </w:r>
          </w:p>
        </w:tc>
        <w:tc>
          <w:tcPr>
            <w:tcW w:w="2581" w:type="dxa"/>
            <w:shd w:val="clear" w:color="auto" w:fill="auto"/>
          </w:tcPr>
          <w:p w14:paraId="1F5DF788" w14:textId="7E4B2C46" w:rsidR="00D77ABF" w:rsidRPr="00D77ABF" w:rsidRDefault="00D77ABF" w:rsidP="00F74C07">
            <w:pPr>
              <w:jc w:val="center"/>
              <w:rPr>
                <w:rFonts w:cs="Arial"/>
                <w:sz w:val="20"/>
                <w:szCs w:val="20"/>
              </w:rPr>
            </w:pPr>
            <w:r w:rsidRPr="00D77AB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F74C07" w14:paraId="3D3B54F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60CE584" w14:textId="13775A99" w:rsidR="00F74C07" w:rsidRDefault="00D870CB" w:rsidP="00261A3B">
            <w:pPr>
              <w:rPr>
                <w:rFonts w:cs="Arial"/>
              </w:rPr>
            </w:pPr>
            <w:r>
              <w:rPr>
                <w:rFonts w:cs="Arial"/>
              </w:rPr>
              <w:t>25</w:t>
            </w:r>
            <w:r w:rsidR="00D77ABF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7CDC6BA" w14:textId="5312E17E" w:rsidR="00F74C07" w:rsidRDefault="00D77ABF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7ABF">
              <w:rPr>
                <w:rFonts w:ascii="Arial" w:hAnsi="Arial" w:cs="Arial"/>
                <w:sz w:val="20"/>
                <w:szCs w:val="20"/>
              </w:rPr>
              <w:t xml:space="preserve">kotevní elementy a </w:t>
            </w:r>
            <w:proofErr w:type="spellStart"/>
            <w:r w:rsidRPr="00D77ABF">
              <w:rPr>
                <w:rFonts w:ascii="Arial" w:hAnsi="Arial" w:cs="Arial"/>
                <w:sz w:val="20"/>
                <w:szCs w:val="20"/>
              </w:rPr>
              <w:t>přikotvení</w:t>
            </w:r>
            <w:proofErr w:type="spellEnd"/>
            <w:r w:rsidRPr="00D77ABF">
              <w:rPr>
                <w:rFonts w:ascii="Arial" w:hAnsi="Arial" w:cs="Arial"/>
                <w:sz w:val="20"/>
                <w:szCs w:val="20"/>
              </w:rPr>
              <w:t xml:space="preserve"> stroje k základu</w:t>
            </w:r>
          </w:p>
        </w:tc>
        <w:tc>
          <w:tcPr>
            <w:tcW w:w="2581" w:type="dxa"/>
            <w:shd w:val="clear" w:color="auto" w:fill="auto"/>
          </w:tcPr>
          <w:p w14:paraId="2C4DBC3E" w14:textId="66B35029" w:rsidR="00F74C07" w:rsidRPr="002C31C2" w:rsidRDefault="00D77ABF" w:rsidP="00261A3B">
            <w:pPr>
              <w:jc w:val="center"/>
              <w:rPr>
                <w:rFonts w:cs="Arial"/>
              </w:rPr>
            </w:pPr>
            <w:r w:rsidRPr="00D77ABF">
              <w:rPr>
                <w:rFonts w:cs="Arial"/>
              </w:rPr>
              <w:t>ANO - NE</w:t>
            </w:r>
          </w:p>
        </w:tc>
      </w:tr>
      <w:tr w:rsidR="00104BC9" w14:paraId="6A204C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761EB9" w14:textId="3D2766E8" w:rsidR="00104BC9" w:rsidRDefault="00D870CB" w:rsidP="00A33A5B">
            <w:pPr>
              <w:rPr>
                <w:rFonts w:cs="Arial"/>
              </w:rPr>
            </w:pPr>
            <w:r>
              <w:rPr>
                <w:rFonts w:cs="Arial"/>
              </w:rPr>
              <w:t>26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1A857ED1" w14:textId="26C690EF" w:rsidR="00104BC9" w:rsidRPr="00525B0D" w:rsidRDefault="00D77ABF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71FB">
              <w:rPr>
                <w:rFonts w:ascii="Arial" w:eastAsiaTheme="minorHAnsi" w:hAnsi="Arial" w:cs="Arial"/>
                <w:sz w:val="20"/>
                <w:lang w:eastAsia="en-US"/>
              </w:rPr>
              <w:t xml:space="preserve">tvorba programů, technologie a odladění programů na stroji, včetně dodání držáků a nástrojového vybavení na základě výkresové dokumentace, </w:t>
            </w:r>
          </w:p>
        </w:tc>
        <w:tc>
          <w:tcPr>
            <w:tcW w:w="2581" w:type="dxa"/>
            <w:shd w:val="clear" w:color="auto" w:fill="auto"/>
          </w:tcPr>
          <w:p w14:paraId="0E5EE914" w14:textId="312CEB1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1F454F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4B2F5D" w14:textId="4A1E806B" w:rsidR="00104BC9" w:rsidRDefault="00D870CB" w:rsidP="00A33A5B">
            <w:pPr>
              <w:rPr>
                <w:rFonts w:cs="Arial"/>
              </w:rPr>
            </w:pPr>
            <w:r>
              <w:rPr>
                <w:rFonts w:cs="Arial"/>
              </w:rPr>
              <w:t>27</w:t>
            </w:r>
            <w:r w:rsidR="00104BC9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486504EF" w14:textId="6897DC84" w:rsidR="00104BC9" w:rsidRPr="00525B0D" w:rsidRDefault="00D77ABF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71FB">
              <w:rPr>
                <w:rFonts w:ascii="Arial" w:eastAsiaTheme="minorHAnsi" w:hAnsi="Arial" w:cs="Arial"/>
                <w:sz w:val="20"/>
                <w:lang w:eastAsia="en-US"/>
              </w:rPr>
              <w:t>maximální prostor pro zástavbu bez příslušenství ( d/š/v )  2600/3400/3200 mm</w:t>
            </w:r>
          </w:p>
        </w:tc>
        <w:tc>
          <w:tcPr>
            <w:tcW w:w="2581" w:type="dxa"/>
            <w:shd w:val="clear" w:color="auto" w:fill="auto"/>
          </w:tcPr>
          <w:p w14:paraId="667B324B" w14:textId="29AB1FD8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104BC9" w14:paraId="2D9F5AB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7A8069" w14:textId="4F86EBBF" w:rsidR="00104BC9" w:rsidRDefault="00D870CB" w:rsidP="00A33A5B">
            <w:pPr>
              <w:rPr>
                <w:rFonts w:cs="Arial"/>
              </w:rPr>
            </w:pPr>
            <w:r>
              <w:rPr>
                <w:rFonts w:cs="Arial"/>
              </w:rPr>
              <w:t>28</w:t>
            </w:r>
            <w:r w:rsidR="00C46F28">
              <w:rPr>
                <w:rFonts w:cs="Arial"/>
              </w:rPr>
              <w:t>.</w:t>
            </w:r>
          </w:p>
        </w:tc>
        <w:tc>
          <w:tcPr>
            <w:tcW w:w="7372" w:type="dxa"/>
            <w:shd w:val="clear" w:color="auto" w:fill="auto"/>
          </w:tcPr>
          <w:p w14:paraId="7A3D6699" w14:textId="7BEFF317" w:rsidR="00B2225D" w:rsidRDefault="00B2225D" w:rsidP="00A33A5B">
            <w:pPr>
              <w:pStyle w:val="odstavec"/>
              <w:ind w:left="0"/>
              <w:rPr>
                <w:rFonts w:ascii="Arial" w:eastAsiaTheme="minorHAnsi" w:hAnsi="Arial" w:cs="Arial"/>
                <w:sz w:val="20"/>
                <w:highlight w:val="green"/>
                <w:lang w:eastAsia="en-US"/>
              </w:rPr>
            </w:pPr>
            <w:r w:rsidRPr="00B2225D">
              <w:rPr>
                <w:rFonts w:ascii="Arial" w:eastAsiaTheme="minorHAnsi" w:hAnsi="Arial" w:cs="Arial"/>
                <w:sz w:val="20"/>
                <w:lang w:eastAsia="en-US"/>
              </w:rPr>
              <w:t xml:space="preserve">Minimální celková hmotnost </w:t>
            </w:r>
            <w:r>
              <w:rPr>
                <w:rFonts w:ascii="Arial" w:eastAsiaTheme="minorHAnsi" w:hAnsi="Arial" w:cs="Arial"/>
                <w:sz w:val="20"/>
                <w:lang w:eastAsia="en-US"/>
              </w:rPr>
              <w:t>8</w:t>
            </w:r>
            <w:r w:rsidRPr="00B2225D">
              <w:rPr>
                <w:rFonts w:ascii="Arial" w:eastAsiaTheme="minorHAnsi" w:hAnsi="Arial" w:cs="Arial"/>
                <w:sz w:val="20"/>
                <w:lang w:eastAsia="en-US"/>
              </w:rPr>
              <w:t>000kg</w:t>
            </w:r>
          </w:p>
          <w:p w14:paraId="719CFF6D" w14:textId="02BBD094" w:rsidR="00104BC9" w:rsidRPr="00525B0D" w:rsidRDefault="00D77ABF" w:rsidP="00A33A5B">
            <w:pPr>
              <w:pStyle w:val="odstavec"/>
              <w:ind w:left="0"/>
              <w:rPr>
                <w:szCs w:val="24"/>
                <w:highlight w:val="green"/>
              </w:rPr>
            </w:pPr>
            <w:r w:rsidRPr="00A371FB">
              <w:rPr>
                <w:rFonts w:ascii="Arial" w:eastAsiaTheme="minorHAnsi" w:hAnsi="Arial" w:cs="Arial"/>
                <w:sz w:val="20"/>
                <w:lang w:eastAsia="en-US"/>
              </w:rPr>
              <w:t>maximální celková hmotnost 8500 kg</w:t>
            </w:r>
          </w:p>
        </w:tc>
        <w:tc>
          <w:tcPr>
            <w:tcW w:w="2581" w:type="dxa"/>
            <w:shd w:val="clear" w:color="auto" w:fill="auto"/>
          </w:tcPr>
          <w:p w14:paraId="2EFFFD26" w14:textId="7FCB3B23" w:rsidR="00104BC9" w:rsidRPr="00104BC9" w:rsidRDefault="00104BC9" w:rsidP="00A33A5B">
            <w:pPr>
              <w:jc w:val="center"/>
              <w:rPr>
                <w:rFonts w:cs="Arial"/>
                <w:sz w:val="20"/>
                <w:szCs w:val="20"/>
              </w:rPr>
            </w:pPr>
            <w:r w:rsidRPr="00104BC9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441E3"/>
    <w:rsid w:val="0004694C"/>
    <w:rsid w:val="00062C6D"/>
    <w:rsid w:val="00104BC9"/>
    <w:rsid w:val="0022734C"/>
    <w:rsid w:val="00357E31"/>
    <w:rsid w:val="003D1A7A"/>
    <w:rsid w:val="0040769B"/>
    <w:rsid w:val="0049248E"/>
    <w:rsid w:val="004B5F16"/>
    <w:rsid w:val="004C5730"/>
    <w:rsid w:val="004E1CC8"/>
    <w:rsid w:val="00525384"/>
    <w:rsid w:val="00525B0D"/>
    <w:rsid w:val="00565F0B"/>
    <w:rsid w:val="005B7CC5"/>
    <w:rsid w:val="005D2CBB"/>
    <w:rsid w:val="00637D81"/>
    <w:rsid w:val="006A3862"/>
    <w:rsid w:val="006B68A0"/>
    <w:rsid w:val="007608F9"/>
    <w:rsid w:val="0088651D"/>
    <w:rsid w:val="0090253D"/>
    <w:rsid w:val="00992970"/>
    <w:rsid w:val="009E252E"/>
    <w:rsid w:val="00A33A5B"/>
    <w:rsid w:val="00A371FB"/>
    <w:rsid w:val="00A852F8"/>
    <w:rsid w:val="00AB1174"/>
    <w:rsid w:val="00AB6374"/>
    <w:rsid w:val="00B05628"/>
    <w:rsid w:val="00B2225D"/>
    <w:rsid w:val="00B914D1"/>
    <w:rsid w:val="00C40C95"/>
    <w:rsid w:val="00C46F28"/>
    <w:rsid w:val="00C92C32"/>
    <w:rsid w:val="00CD1252"/>
    <w:rsid w:val="00D77ABF"/>
    <w:rsid w:val="00D870CB"/>
    <w:rsid w:val="00EA698D"/>
    <w:rsid w:val="00F7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4</cp:revision>
  <dcterms:created xsi:type="dcterms:W3CDTF">2024-08-21T08:46:00Z</dcterms:created>
  <dcterms:modified xsi:type="dcterms:W3CDTF">2024-09-23T09:09:00Z</dcterms:modified>
</cp:coreProperties>
</file>